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649F" w:rsidRDefault="002C649F" w14:paraId="4E375975" w14:textId="77777777">
      <w:bookmarkStart w:name="_Hlk212474513" w:id="0"/>
    </w:p>
    <w:p w:rsidR="002C649F" w:rsidRDefault="00583A65" w14:paraId="4E375976" w14:textId="2211D620">
      <w:bookmarkStart w:name="_Hlk212474852" w:id="1"/>
      <w:r>
        <w:t>Projekt</w:t>
      </w:r>
      <w:r w:rsidR="00757B67">
        <w:t xml:space="preserve"> ubiega się o </w:t>
      </w:r>
      <w:r>
        <w:t>współfinansowan</w:t>
      </w:r>
      <w:r w:rsidR="00757B67">
        <w:t>ie</w:t>
      </w:r>
      <w:r>
        <w:t xml:space="preserve"> ze środków ze ścieżki SMART w ramach Programu Fundusze Europejskie dla Nowoczesnej Gospodarki 2021-2027,  Priorytet 1. Wsparcie dla przedsiębiorców projekt nr FENG.01.01-IP.01-A1E8/25</w:t>
      </w:r>
    </w:p>
    <w:bookmarkEnd w:id="0"/>
    <w:bookmarkEnd w:id="1"/>
    <w:p w:rsidR="002C649F" w:rsidRDefault="00583A65" w14:paraId="4E375977" w14:textId="6F8AEF2A">
      <w:pPr>
        <w:ind w:left="6372"/>
      </w:pPr>
      <w:r>
        <w:t xml:space="preserve">Piaseczno </w:t>
      </w:r>
      <w:r w:rsidR="00336201">
        <w:rPr>
          <w:shd w:val="clear" w:color="auto" w:fill="FFFF00"/>
        </w:rPr>
        <w:t>1</w:t>
      </w:r>
      <w:r w:rsidR="55D80089">
        <w:t xml:space="preserve">6.12.2025 </w:t>
      </w:r>
    </w:p>
    <w:p w:rsidR="002C649F" w:rsidP="573D5D3C" w:rsidRDefault="07F736CF" w14:paraId="230268E4" w14:textId="6F119B46">
      <w:r w:rsidRPr="07F736CF">
        <w:rPr>
          <w:b/>
          <w:bCs/>
        </w:rPr>
        <w:t>Zapytanie ofertowe nr 01/1</w:t>
      </w:r>
      <w:r w:rsidRPr="07F736CF">
        <w:rPr>
          <w:b/>
          <w:bCs/>
        </w:rPr>
        <w:t>2</w:t>
      </w:r>
      <w:r w:rsidRPr="07F736CF">
        <w:rPr>
          <w:b/>
          <w:bCs/>
        </w:rPr>
        <w:t>/2025</w:t>
      </w:r>
    </w:p>
    <w:p w:rsidR="002C649F" w:rsidRDefault="00583A65" w14:paraId="4E375979" w14:textId="77777777">
      <w:r>
        <w:rPr>
          <w:b/>
          <w:bCs/>
        </w:rPr>
        <w:t xml:space="preserve">Zamawiający: </w:t>
      </w:r>
      <w:proofErr w:type="spellStart"/>
      <w:r>
        <w:rPr>
          <w:b/>
          <w:bCs/>
        </w:rPr>
        <w:t>Topcan</w:t>
      </w:r>
      <w:proofErr w:type="spellEnd"/>
      <w:r>
        <w:rPr>
          <w:b/>
          <w:bCs/>
        </w:rPr>
        <w:t xml:space="preserve"> Sp. z o.o. </w:t>
      </w:r>
    </w:p>
    <w:p w:rsidR="002C649F" w:rsidRDefault="573D5D3C" w14:paraId="4E37597A" w14:textId="3475253F">
      <w:r w:rsidRPr="573D5D3C">
        <w:rPr>
          <w:b/>
          <w:bCs/>
        </w:rPr>
        <w:t>Adres: ul. Śniadeckich 20/1, 00-656 Warszawa  NIP 701071125</w:t>
      </w:r>
    </w:p>
    <w:p w:rsidR="002C649F" w:rsidP="573D5D3C" w:rsidRDefault="55D80089" w14:paraId="4E37597B" w14:textId="5E760EF3">
      <w:pPr>
        <w:rPr>
          <w:b/>
          <w:bCs/>
        </w:rPr>
      </w:pPr>
      <w:r w:rsidRPr="55D80089">
        <w:rPr>
          <w:b/>
          <w:bCs/>
        </w:rPr>
        <w:t>Adres realizacji: Henryków Urocze - działka 209/25</w:t>
      </w:r>
    </w:p>
    <w:p w:rsidR="002C649F" w:rsidRDefault="00583A65" w14:paraId="4E37597C" w14:textId="77777777">
      <w:r>
        <w:rPr>
          <w:b/>
          <w:bCs/>
        </w:rPr>
        <w:t xml:space="preserve">E-mail do korespondencji: biuro@topcan.pl </w:t>
      </w:r>
    </w:p>
    <w:p w:rsidR="002C649F" w:rsidRDefault="00583A65" w14:paraId="4E37597D" w14:textId="108B687A">
      <w:r>
        <w:t xml:space="preserve">W związku z </w:t>
      </w:r>
      <w:r w:rsidR="0008748E">
        <w:t xml:space="preserve">ubieganiem się o </w:t>
      </w:r>
      <w:r>
        <w:t>realizacj</w:t>
      </w:r>
      <w:r w:rsidR="0008748E">
        <w:t>ę</w:t>
      </w:r>
      <w:r>
        <w:t xml:space="preserve"> projektu współfinansowanego ze środków współfinansowanego ze ścieżki SMART w ramach Programu Fundusze Europejskie dla Nowoczesnej Gospodarki 2021-2027,  Priorytet 1. Wsparcie dla przedsiębiorców projekt nr FENG.01.01-IP.01-A1E8/25, ogłasza się postępowanie ofertowe na </w:t>
      </w:r>
      <w:bookmarkStart w:name="_Hlk212474554" w:id="2"/>
      <w:r>
        <w:t>zakup i dostarczenie płyt warstwowych z rdzeniem PIR o podwyższonej grubości 160 mm, które zostaną wykorzystane na działce nr 209/25 Henryków – Urocze.</w:t>
      </w:r>
    </w:p>
    <w:bookmarkEnd w:id="2"/>
    <w:p w:rsidR="002C649F" w:rsidRDefault="00583A65" w14:paraId="4E37597E" w14:textId="77777777">
      <w:r>
        <w:rPr>
          <w:b/>
          <w:bCs/>
        </w:rPr>
        <w:t xml:space="preserve">1. Tryb zamówienia </w:t>
      </w:r>
    </w:p>
    <w:p w:rsidR="002C649F" w:rsidRDefault="00583A65" w14:paraId="4E37597F" w14:textId="77777777">
      <w:r>
        <w:t xml:space="preserve">Postępowanie prowadzone jest zgodnie z zasadą konkurencyjności określoną w „Wytycznych dotyczących kwalifikowalności wydatków na lata 2021-2027”. Do niniejszego zapytania ofertowego nie stosuje się ustawy Prawo Zamówień Publicznych. </w:t>
      </w:r>
    </w:p>
    <w:p w:rsidR="002C649F" w:rsidRDefault="00583A65" w14:paraId="4E375980" w14:textId="77777777">
      <w:r>
        <w:t xml:space="preserve">Zapytanie zostało opublikowane w Bazie Konkurencyjności (https://bazakonkurencyjnosci.funduszeeuropejskie.gov.pl). </w:t>
      </w:r>
    </w:p>
    <w:p w:rsidR="002C649F" w:rsidRDefault="00583A65" w14:paraId="4E375981" w14:textId="77777777">
      <w:r>
        <w:rPr>
          <w:b/>
          <w:bCs/>
        </w:rPr>
        <w:t xml:space="preserve">2. Przedmiot zamówienia </w:t>
      </w:r>
    </w:p>
    <w:p w:rsidR="002C649F" w:rsidRDefault="00583A65" w14:paraId="4E375982" w14:textId="77777777">
      <w:r>
        <w:t xml:space="preserve">Rodzaj zamówienia: usługa </w:t>
      </w:r>
    </w:p>
    <w:p w:rsidR="002C649F" w:rsidRDefault="573D5D3C" w14:paraId="4E375983" w14:textId="77777777">
      <w:r>
        <w:t xml:space="preserve">Kod CPV: </w:t>
      </w:r>
    </w:p>
    <w:p w:rsidR="573D5D3C" w:rsidP="573D5D3C" w:rsidRDefault="573D5D3C" w14:paraId="2545C248" w14:textId="07AB42CC">
      <w:pPr>
        <w:rPr>
          <w:rFonts w:cs="Calibri"/>
        </w:rPr>
      </w:pPr>
      <w:r w:rsidRPr="573D5D3C">
        <w:rPr>
          <w:rFonts w:ascii="Arial" w:hAnsi="Arial" w:eastAsia="Arial" w:cs="Arial"/>
          <w:b/>
          <w:bCs/>
          <w:color w:val="767676"/>
          <w:sz w:val="21"/>
          <w:szCs w:val="21"/>
        </w:rPr>
        <w:t>44140000</w:t>
      </w:r>
    </w:p>
    <w:p w:rsidR="002C649F" w:rsidP="07F736CF" w:rsidRDefault="07F736CF" w14:paraId="4E375985" w14:textId="74F4B5A1">
      <w:pPr>
        <w:rPr>
          <w:b/>
          <w:bCs/>
        </w:rPr>
      </w:pPr>
      <w:r>
        <w:t xml:space="preserve">Zakup, dostarczenie oraz nadzór nad montażem </w:t>
      </w:r>
      <w:r>
        <w:t>2420</w:t>
      </w:r>
      <w:r>
        <w:t xml:space="preserve"> metrów kwadratowych  płyt warstwowych z rdzeniem PIR o podwyższonej grubości 160 mm</w:t>
      </w:r>
      <w:r w:rsidRPr="07F736CF">
        <w:rPr>
          <w:b/>
          <w:bCs/>
        </w:rPr>
        <w:t xml:space="preserve"> </w:t>
      </w:r>
      <w:r w:rsidRPr="07F736CF">
        <w:rPr>
          <w:b/>
          <w:bCs/>
        </w:rPr>
        <w:t xml:space="preserve">na poszycie dachowe oraz 1130 metrów kwadratowych </w:t>
      </w:r>
      <w:r>
        <w:t>płyt warstwowych z rdzeniem PIR o podwyższonej grubości 160 mm na poszycie ścian zewnętrznych</w:t>
      </w:r>
    </w:p>
    <w:p w:rsidR="005129F8" w:rsidP="005129F8" w:rsidRDefault="00583A65" w14:paraId="7915FF02" w14:textId="77777777">
      <w:pPr>
        <w:rPr>
          <w:b/>
          <w:bCs/>
        </w:rPr>
      </w:pPr>
      <w:r w:rsidRPr="365A364A">
        <w:rPr>
          <w:b/>
          <w:bCs/>
        </w:rPr>
        <w:t xml:space="preserve">3. Opis wymagań technicznych (OPZ) </w:t>
      </w:r>
    </w:p>
    <w:p w:rsidR="005129F8" w:rsidP="005129F8" w:rsidRDefault="005129F8" w14:paraId="6966E262" w14:textId="6864AB8C">
      <w:r w:rsidRPr="0002578E">
        <w:t>Opis wymagań technicznych</w:t>
      </w:r>
      <w:r>
        <w:t xml:space="preserve"> płyt stanowi załącznik nr 5</w:t>
      </w:r>
    </w:p>
    <w:p w:rsidR="002C649F" w:rsidRDefault="002C649F" w14:paraId="4E375986" w14:textId="2B07B19B"/>
    <w:p w:rsidR="365A364A" w:rsidRDefault="365A364A" w14:paraId="3B6464C8" w14:textId="05195A5E"/>
    <w:p w:rsidR="002C649F" w:rsidRDefault="00583A65" w14:paraId="4E375989" w14:textId="616CB0CB">
      <w:r>
        <w:rPr>
          <w:b/>
          <w:bCs/>
        </w:rPr>
        <w:t>4. Warunki zakupu i realizacji</w:t>
      </w:r>
    </w:p>
    <w:p w:rsidR="00114812" w:rsidP="00114812" w:rsidRDefault="00114812" w14:paraId="5112B529" w14:textId="77777777">
      <w:r>
        <w:t xml:space="preserve">- Okres realizacji: </w:t>
      </w:r>
    </w:p>
    <w:p w:rsidR="00114812" w:rsidP="00114812" w:rsidRDefault="72416C91" w14:paraId="55BCC61A" w14:textId="4BA59720">
      <w:r w:rsidR="25DEFD24">
        <w:rPr/>
        <w:t>a) dostawy: do 4</w:t>
      </w:r>
      <w:r w:rsidR="25DEFD24">
        <w:rPr/>
        <w:t>0 dni od podpisania umowy</w:t>
      </w:r>
    </w:p>
    <w:p w:rsidRPr="0002578E" w:rsidR="00114812" w:rsidP="00114812" w:rsidRDefault="00114812" w14:paraId="4608B5FA" w14:textId="77777777">
      <w:r>
        <w:t>b) montaż: do 60 dni od dnia dostawy</w:t>
      </w:r>
    </w:p>
    <w:p w:rsidRPr="0002578E" w:rsidR="00114812" w:rsidP="00114812" w:rsidRDefault="00114812" w14:paraId="573A0C30" w14:textId="77777777">
      <w:r>
        <w:t>- Sposób rozliczenia: Faktura VAT</w:t>
      </w:r>
    </w:p>
    <w:p w:rsidRPr="0002578E" w:rsidR="00114812" w:rsidP="00114812" w:rsidRDefault="00114812" w14:paraId="68F27B81" w14:textId="77777777">
      <w:r>
        <w:t xml:space="preserve">- Miejsce dostawy/montażu: </w:t>
      </w:r>
      <w:r w:rsidRPr="00544371">
        <w:rPr>
          <w:b/>
          <w:bCs/>
        </w:rPr>
        <w:t>05-504</w:t>
      </w:r>
      <w:r w:rsidRPr="00544371">
        <w:t xml:space="preserve"> </w:t>
      </w:r>
      <w:r>
        <w:t>Henryków Urocze działka 209/25</w:t>
      </w:r>
    </w:p>
    <w:p w:rsidR="002C649F" w:rsidRDefault="573D5D3C" w14:paraId="4E375991" w14:textId="65472B68">
      <w:r>
        <w:t>Dopuszcza się oferowanie produktów równoważnych, tj. o parametrach technicznych nie gorszych niż określone. Równoważność oznacza, że muszą być spełnione w 100 %. Wykonawca zobowiązany jest do wykazania równoważności poprzez przedstawienie dokumentów potwierdzających zgodność parametrów.</w:t>
      </w:r>
    </w:p>
    <w:p w:rsidR="002C649F" w:rsidRDefault="00583A65" w14:paraId="4E375992" w14:textId="77777777">
      <w:r>
        <w:rPr>
          <w:b/>
          <w:bCs/>
        </w:rPr>
        <w:t xml:space="preserve">5. Warunki udziału i wykluczenia </w:t>
      </w:r>
    </w:p>
    <w:p w:rsidR="002C649F" w:rsidRDefault="00583A65" w14:paraId="4E375993" w14:textId="77777777">
      <w:r>
        <w:t xml:space="preserve">- Brak powiązań kapitałowych i osobowych z Zamawiającym – wg oświadczenia (Załącznik nr 2). </w:t>
      </w:r>
    </w:p>
    <w:p w:rsidR="002C649F" w:rsidRDefault="00583A65" w14:paraId="4E375994" w14:textId="160C25D8">
      <w:r>
        <w:t>- Doświadczenie</w:t>
      </w:r>
      <w:r w:rsidR="007C0FD1">
        <w:t xml:space="preserve"> w dostawie i nadzorze nad montażem płyt </w:t>
      </w:r>
      <w:r w:rsidRPr="007D66C0" w:rsidR="007C0FD1">
        <w:t>warstwowych z rdzeniem PIR o podwyższonej grubości 160 mm</w:t>
      </w:r>
      <w:r>
        <w:t xml:space="preserve"> (Załącznik nr </w:t>
      </w:r>
      <w:r w:rsidR="00505F09">
        <w:t>4</w:t>
      </w:r>
      <w:r>
        <w:t xml:space="preserve">). </w:t>
      </w:r>
    </w:p>
    <w:p w:rsidR="002C649F" w:rsidRDefault="00583A65" w14:paraId="4E375995" w14:textId="77777777">
      <w:r>
        <w:t xml:space="preserve">- Nie podleganie wykluczeniu z art. 5k Rozporządzenia 833/2014 oraz art. 7 ust. 1 ustawy o szczególnych rozwiązaniach w zakresie przeciwdziałania wspieraniu agresji na Ukrainę oraz służących ochronie bezpieczeństwa narodowego. </w:t>
      </w:r>
    </w:p>
    <w:p w:rsidR="002C649F" w:rsidRDefault="00583A65" w14:paraId="4E375996" w14:textId="77777777">
      <w:r>
        <w:rPr>
          <w:b/>
          <w:bCs/>
        </w:rPr>
        <w:t xml:space="preserve">6. Terminy </w:t>
      </w:r>
    </w:p>
    <w:p w:rsidR="002C649F" w:rsidRDefault="00583A65" w14:paraId="4E375997" w14:textId="7D5F59C3">
      <w:pPr>
        <w:rPr>
          <w:shd w:val="clear" w:color="auto" w:fill="FFFF00"/>
        </w:rPr>
      </w:pPr>
      <w:r>
        <w:t xml:space="preserve">Planowany termin realizacji: </w:t>
      </w:r>
    </w:p>
    <w:p w:rsidR="0063213C" w:rsidP="0063213C" w:rsidRDefault="72416C91" w14:paraId="4E40CEE9" w14:textId="03B5B63E">
      <w:r w:rsidR="25DEFD24">
        <w:rPr/>
        <w:t>a) dostawy: do 4</w:t>
      </w:r>
      <w:r w:rsidR="25DEFD24">
        <w:rPr/>
        <w:t>0 dni od podpisania umowy</w:t>
      </w:r>
    </w:p>
    <w:p w:rsidR="0063213C" w:rsidRDefault="0063213C" w14:paraId="788CD7D4" w14:textId="035AC06B">
      <w:r>
        <w:t>b) montaż: do 60 dni od dnia dostawy</w:t>
      </w:r>
    </w:p>
    <w:p w:rsidR="002C649F" w:rsidRDefault="00583A65" w14:paraId="4E375998" w14:textId="14553949">
      <w:r>
        <w:t>Termin składania ofert</w:t>
      </w:r>
      <w:r>
        <w:rPr>
          <w:shd w:val="clear" w:color="auto" w:fill="FFFF00"/>
        </w:rPr>
        <w:t xml:space="preserve">: </w:t>
      </w:r>
      <w:r w:rsidR="39D3BA2E">
        <w:t xml:space="preserve">do </w:t>
      </w:r>
      <w:r w:rsidR="55D80089">
        <w:t>23</w:t>
      </w:r>
      <w:r w:rsidR="55D80089">
        <w:t xml:space="preserve"> </w:t>
      </w:r>
      <w:r w:rsidR="55D80089">
        <w:t>grudnia</w:t>
      </w:r>
      <w:del w:author="Gość" w:date="2025-12-09T21:13:00Z" w:id="3">
        <w:r w:rsidDel="55D80089">
          <w:delText>listopada</w:delText>
        </w:r>
      </w:del>
      <w:r w:rsidR="55D80089">
        <w:t xml:space="preserve"> 2025r, godz. 23:59 (nie krócej niż 7 pełnych dni liczonych od dnia następnego po publikacji w BK2021). </w:t>
      </w:r>
    </w:p>
    <w:p w:rsidR="002C649F" w:rsidRDefault="00583A65" w14:paraId="4E375999" w14:textId="77777777">
      <w:r>
        <w:t xml:space="preserve">Pytania do treści zapytania można zadawać do 2 dni roboczych przed upływem terminu składania ofert. Zamawiający zobowiązuje się do publikacji odpowiedzi w Bazie Konkurencyjności 2021 w terminie nie później niż w ciągu jednego dnia roboczego od </w:t>
      </w:r>
      <w:r>
        <w:t xml:space="preserve">otrzymania pytania, jednak nie później niż na jeden dzień roboczy przed upływem terminu składania ofert. </w:t>
      </w:r>
    </w:p>
    <w:p w:rsidR="002C649F" w:rsidRDefault="00583A65" w14:paraId="4E37599A" w14:textId="77777777">
      <w:r>
        <w:rPr>
          <w:b/>
          <w:bCs/>
        </w:rPr>
        <w:t xml:space="preserve">7. Kryteria oceny ofert </w:t>
      </w:r>
    </w:p>
    <w:p w:rsidRPr="004005D0" w:rsidR="00E17805" w:rsidP="00E17805" w:rsidRDefault="00E17805" w14:paraId="62F60594" w14:textId="77777777">
      <w:r w:rsidRPr="004005D0">
        <w:t>Maksymalnie: 100 pkt.</w:t>
      </w:r>
      <w:r w:rsidRPr="004005D0">
        <w:br/>
      </w:r>
      <w:r w:rsidRPr="004005D0">
        <w:t>Łączna punktacja oferty: Sᵢ = Pᵢ + Tᵢ.</w:t>
      </w:r>
    </w:p>
    <w:p w:rsidRPr="004005D0" w:rsidR="00E17805" w:rsidP="00E17805" w:rsidRDefault="07F736CF" w14:paraId="1340E14D" w14:textId="29715AF8">
      <w:r>
        <w:t xml:space="preserve">1) Cena (waga </w:t>
      </w:r>
      <w:ins w:author="Gość" w:date="2025-12-09T21:13:00Z" w:id="4">
        <w:r>
          <w:t>8</w:t>
        </w:r>
      </w:ins>
      <w:del w:author="Gość" w:date="2025-12-09T21:13:00Z" w:id="5">
        <w:r w:rsidDel="07F736CF" w:rsidR="00E17805">
          <w:delText>6</w:delText>
        </w:r>
      </w:del>
      <w:r>
        <w:t>0%)</w:t>
      </w:r>
    </w:p>
    <w:p w:rsidRPr="004005D0" w:rsidR="00E17805" w:rsidP="00E17805" w:rsidRDefault="00E17805" w14:paraId="3B0FF4FB" w14:textId="77777777">
      <w:pPr>
        <w:numPr>
          <w:ilvl w:val="0"/>
          <w:numId w:val="1"/>
        </w:numPr>
        <w:suppressAutoHyphens w:val="0"/>
        <w:autoSpaceDN/>
        <w:spacing w:line="278" w:lineRule="auto"/>
        <w:textAlignment w:val="auto"/>
      </w:pPr>
      <w:r w:rsidRPr="004005D0">
        <w:t>Opis: oceniana jest cena brutto za całość zamówienia.</w:t>
      </w:r>
    </w:p>
    <w:p w:rsidRPr="004005D0" w:rsidR="00E17805" w:rsidP="00E17805" w:rsidRDefault="07F736CF" w14:paraId="6E3608E3" w14:textId="2F728808">
      <w:pPr>
        <w:numPr>
          <w:ilvl w:val="0"/>
          <w:numId w:val="1"/>
        </w:numPr>
        <w:suppressAutoHyphens w:val="0"/>
        <w:autoSpaceDN/>
        <w:spacing w:line="278" w:lineRule="auto"/>
        <w:textAlignment w:val="auto"/>
      </w:pPr>
      <w:r>
        <w:t>Wzór:</w:t>
      </w:r>
      <w:r w:rsidR="00E17805">
        <w:br/>
      </w:r>
      <w:r>
        <w:t>Pᵢ = (</w:t>
      </w:r>
      <w:proofErr w:type="spellStart"/>
      <w:r>
        <w:t>C_min</w:t>
      </w:r>
      <w:proofErr w:type="spellEnd"/>
      <w:r>
        <w:t xml:space="preserve"> / Cᵢ) × </w:t>
      </w:r>
      <w:r>
        <w:t>8</w:t>
      </w:r>
      <w:r>
        <w:t>0 pkt,</w:t>
      </w:r>
      <w:r w:rsidR="00E17805">
        <w:br/>
      </w:r>
      <w:r>
        <w:t xml:space="preserve">gdzie: </w:t>
      </w:r>
      <w:proofErr w:type="spellStart"/>
      <w:r>
        <w:t>C_min</w:t>
      </w:r>
      <w:proofErr w:type="spellEnd"/>
      <w:r>
        <w:t xml:space="preserve"> – najniższa cena spośród ważnych ofert; Cᵢ – cena oferty badanej.</w:t>
      </w:r>
    </w:p>
    <w:p w:rsidRPr="004005D0" w:rsidR="00E17805" w:rsidP="00E17805" w:rsidRDefault="00E17805" w14:paraId="29FFE626" w14:textId="77777777">
      <w:pPr>
        <w:numPr>
          <w:ilvl w:val="0"/>
          <w:numId w:val="1"/>
        </w:numPr>
        <w:suppressAutoHyphens w:val="0"/>
        <w:autoSpaceDN/>
        <w:spacing w:line="278" w:lineRule="auto"/>
        <w:textAlignment w:val="auto"/>
      </w:pPr>
      <w:r w:rsidRPr="004005D0">
        <w:t>Uwagi: cena musi obejmować wszystkie koszty realizacji zamówienia</w:t>
      </w:r>
      <w:r>
        <w:t xml:space="preserve"> (w tym dostawę i nadzór nad montażem)</w:t>
      </w:r>
      <w:r w:rsidRPr="004005D0">
        <w:t>.</w:t>
      </w:r>
    </w:p>
    <w:p w:rsidRPr="004005D0" w:rsidR="00E17805" w:rsidP="00E17805" w:rsidRDefault="07F736CF" w14:paraId="592D190B" w14:textId="3F8F0CF9">
      <w:r>
        <w:t xml:space="preserve">2) Czas dostawy (waga </w:t>
      </w:r>
      <w:r>
        <w:t>1</w:t>
      </w:r>
      <w:r>
        <w:t>0%)</w:t>
      </w:r>
    </w:p>
    <w:p w:rsidRPr="004005D0" w:rsidR="00E17805" w:rsidP="00E17805" w:rsidRDefault="00E17805" w14:paraId="3226A1A6" w14:textId="77777777">
      <w:pPr>
        <w:numPr>
          <w:ilvl w:val="0"/>
          <w:numId w:val="2"/>
        </w:numPr>
        <w:suppressAutoHyphens w:val="0"/>
        <w:autoSpaceDN/>
        <w:spacing w:line="278" w:lineRule="auto"/>
        <w:textAlignment w:val="auto"/>
      </w:pPr>
      <w:r w:rsidRPr="004005D0">
        <w:t>Zakres: liczba dni kalendarzowych od dnia zawarcia umowy do</w:t>
      </w:r>
      <w:r>
        <w:t xml:space="preserve"> dnia dostawy</w:t>
      </w:r>
      <w:r w:rsidRPr="004005D0">
        <w:t xml:space="preserve"> (zgodnie z zakresem zamówienia).</w:t>
      </w:r>
    </w:p>
    <w:p w:rsidRPr="004005D0" w:rsidR="00E17805" w:rsidP="00E17805" w:rsidRDefault="00E17805" w14:paraId="0F14314D" w14:textId="39C776F7">
      <w:pPr>
        <w:numPr>
          <w:ilvl w:val="0"/>
          <w:numId w:val="2"/>
        </w:numPr>
        <w:suppressAutoHyphens w:val="0"/>
        <w:autoSpaceDN/>
        <w:spacing w:line="278" w:lineRule="auto"/>
        <w:textAlignment w:val="auto"/>
        <w:rPr/>
      </w:pPr>
      <w:r w:rsidR="25DEFD24">
        <w:rPr/>
        <w:t>Warunek dopuszczalności: deklarowany termin nie może przekroczyć 4</w:t>
      </w:r>
      <w:r w:rsidR="25DEFD24">
        <w:rPr/>
        <w:t>0 dni.</w:t>
      </w:r>
      <w:r>
        <w:br/>
      </w:r>
      <w:r w:rsidR="25DEFD24">
        <w:rPr/>
        <w:t>Oferty z terminem</w:t>
      </w:r>
      <w:r w:rsidR="25DEFD24">
        <w:rPr/>
        <w:t xml:space="preserve"> dłuższym niż</w:t>
      </w:r>
      <w:r w:rsidR="25DEFD24">
        <w:rPr/>
        <w:t xml:space="preserve"> 4</w:t>
      </w:r>
      <w:r w:rsidR="25DEFD24">
        <w:rPr/>
        <w:t>0 dni zostaną odrzucone jako niezgodne.</w:t>
      </w:r>
    </w:p>
    <w:p w:rsidR="00E17805" w:rsidP="00E17805" w:rsidRDefault="07F736CF" w14:paraId="14B42234" w14:textId="65FDC907">
      <w:pPr>
        <w:numPr>
          <w:ilvl w:val="0"/>
          <w:numId w:val="2"/>
        </w:numPr>
        <w:suppressAutoHyphens w:val="0"/>
        <w:autoSpaceDN/>
        <w:spacing w:line="278" w:lineRule="auto"/>
        <w:textAlignment w:val="auto"/>
        <w:rPr/>
      </w:pPr>
      <w:r w:rsidR="25DEFD24">
        <w:rPr/>
        <w:t>Wzór:</w:t>
      </w:r>
      <w:r>
        <w:br/>
      </w:r>
      <w:r w:rsidR="25DEFD24">
        <w:rPr/>
        <w:t>Tᵢ = (</w:t>
      </w:r>
      <w:proofErr w:type="spellStart"/>
      <w:r w:rsidR="25DEFD24">
        <w:rPr/>
        <w:t>T_min</w:t>
      </w:r>
      <w:proofErr w:type="spellEnd"/>
      <w:r w:rsidR="25DEFD24">
        <w:rPr/>
        <w:t xml:space="preserve"> / Tᵢ) × </w:t>
      </w:r>
      <w:r w:rsidR="25DEFD24">
        <w:rPr/>
        <w:t>1</w:t>
      </w:r>
      <w:r w:rsidR="25DEFD24">
        <w:rPr/>
        <w:t>0 pkt,</w:t>
      </w:r>
      <w:r>
        <w:br/>
      </w:r>
      <w:r w:rsidR="25DEFD24">
        <w:rPr/>
        <w:t xml:space="preserve">gdzie: </w:t>
      </w:r>
      <w:proofErr w:type="spellStart"/>
      <w:r w:rsidR="25DEFD24">
        <w:rPr/>
        <w:t>T_min</w:t>
      </w:r>
      <w:proofErr w:type="spellEnd"/>
      <w:r w:rsidR="25DEFD24">
        <w:rPr/>
        <w:t xml:space="preserve"> – najkrótszy termin spośród ważnych ofert; Tᵢ – termin oferty badanej (w dniach).</w:t>
      </w:r>
    </w:p>
    <w:p w:rsidR="25DEFD24" w:rsidP="25DEFD24" w:rsidRDefault="25DEFD24" w14:paraId="7FC95E02" w14:textId="44576A96">
      <w:pPr>
        <w:spacing w:line="278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3) Czas nadzoru (waga 10%)</w:t>
      </w:r>
    </w:p>
    <w:p w:rsidR="25DEFD24" w:rsidP="25DEFD24" w:rsidRDefault="25DEFD24" w14:paraId="5BB5DE63" w14:textId="634CB4BE">
      <w:pPr>
        <w:pStyle w:val="Akapitzlist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Zakres: liczba dni kalendarz.od dnia dostawy do zakoń. nadz. montażu (zgodnie z zakresem zamówienia).</w:t>
      </w:r>
    </w:p>
    <w:p w:rsidR="25DEFD24" w:rsidP="25DEFD24" w:rsidRDefault="25DEFD24" w14:paraId="1C0ECCB8" w14:textId="75145695">
      <w:pPr>
        <w:pStyle w:val="Akapitzlist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Warunek dopuszczal.: deklarowany termin nie może być krótszy niż 40 dni.</w:t>
      </w:r>
      <w:r>
        <w:br/>
      </w: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Oferty z terminem krótszym  niż 40 dni zostaną odrzucone jako niezgodne.</w:t>
      </w:r>
    </w:p>
    <w:p w:rsidR="25DEFD24" w:rsidP="25DEFD24" w:rsidRDefault="25DEFD24" w14:paraId="0B174856" w14:textId="15181B5E">
      <w:pPr>
        <w:pStyle w:val="Akapitzlist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Wzór: </w:t>
      </w:r>
    </w:p>
    <w:p w:rsidR="25DEFD24" w:rsidP="25DEFD24" w:rsidRDefault="25DEFD24" w14:paraId="596A02B6" w14:textId="213CF9FB">
      <w:pPr>
        <w:pStyle w:val="Akapitzlist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Tᵢ = (Tᵢ/ T_max) × 10 pkt, </w:t>
      </w:r>
    </w:p>
    <w:p w:rsidR="25DEFD24" w:rsidP="25DEFD24" w:rsidRDefault="25DEFD24" w14:paraId="1E729229" w14:textId="52629181">
      <w:pPr>
        <w:pStyle w:val="Akapitzlist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gdzie: T_max – najdłuższy termin spośród ważnych ofert; Tᵢ – termin oferty badanej (w dniach). </w:t>
      </w:r>
    </w:p>
    <w:p w:rsidR="25DEFD24" w:rsidP="25DEFD24" w:rsidRDefault="25DEFD24" w14:paraId="417864F3" w14:textId="5906C2A1">
      <w:pPr>
        <w:pStyle w:val="Akapitzlist"/>
        <w:spacing w:before="240" w:beforeAutospacing="off" w:after="240" w:afterAutospacing="off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25DEFD24" w:rsidP="25DEFD24" w:rsidRDefault="25DEFD24" w14:paraId="6B118B6C" w14:textId="24AC3D97">
      <w:pPr>
        <w:pStyle w:val="Akapitzlist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Zasady liczenia: </w:t>
      </w:r>
    </w:p>
    <w:p w:rsidR="25DEFD24" w:rsidP="25DEFD24" w:rsidRDefault="25DEFD24" w14:paraId="30017D98" w14:textId="700FD95E">
      <w:pPr>
        <w:pStyle w:val="Akapitzlist"/>
        <w:spacing w:before="240" w:beforeAutospacing="off" w:after="240" w:afterAutospacing="off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– Termin podawany w pełnych dniach kalendarzowych; wartości z przecinkami zaokrąglane w górę do pełnych dni. </w:t>
      </w:r>
    </w:p>
    <w:p w:rsidR="25DEFD24" w:rsidP="25DEFD24" w:rsidRDefault="25DEFD24" w14:paraId="3CDC4509" w14:textId="3EF22098">
      <w:pPr>
        <w:pStyle w:val="Akapitzlist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5DEFD24" w:rsidR="25DEFD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– Brak jednoznacznej deklaracji terminu = przyjęcie 40 dni do oceny</w:t>
      </w:r>
    </w:p>
    <w:p w:rsidR="25DEFD24" w:rsidP="25DEFD24" w:rsidRDefault="25DEFD24" w14:paraId="21448A29" w14:textId="77124F5E">
      <w:pPr>
        <w:spacing w:line="278" w:lineRule="auto"/>
        <w:ind w:left="720"/>
      </w:pPr>
    </w:p>
    <w:p w:rsidRPr="004005D0" w:rsidR="00E17805" w:rsidP="00E17805" w:rsidRDefault="00E17805" w14:paraId="74566E83" w14:textId="2A8A4232">
      <w:r w:rsidR="25DEFD24">
        <w:rPr/>
        <w:t>4) Zasady sumowania i rozstrzygania remisów</w:t>
      </w:r>
    </w:p>
    <w:p w:rsidRPr="004005D0" w:rsidR="00E17805" w:rsidP="00E17805" w:rsidRDefault="00E17805" w14:paraId="32DA8656" w14:textId="77777777">
      <w:pPr>
        <w:numPr>
          <w:ilvl w:val="0"/>
          <w:numId w:val="3"/>
        </w:numPr>
        <w:suppressAutoHyphens w:val="0"/>
        <w:autoSpaceDN/>
        <w:spacing w:line="278" w:lineRule="auto"/>
        <w:textAlignment w:val="auto"/>
      </w:pPr>
      <w:r w:rsidRPr="004005D0">
        <w:t>Punkty liczone z dokładnością do dwóch miejsc po przecinku.</w:t>
      </w:r>
    </w:p>
    <w:p w:rsidR="00E17805" w:rsidP="00E17805" w:rsidRDefault="00E17805" w14:paraId="046056B4" w14:textId="77777777">
      <w:pPr>
        <w:numPr>
          <w:ilvl w:val="0"/>
          <w:numId w:val="3"/>
        </w:numPr>
        <w:suppressAutoHyphens w:val="0"/>
        <w:autoSpaceDN/>
        <w:spacing w:line="278" w:lineRule="auto"/>
        <w:textAlignment w:val="auto"/>
      </w:pPr>
      <w:r w:rsidRPr="004005D0">
        <w:t>W przypadku remisu decyduje niższa cena, a następnie krótszy termin.</w:t>
      </w:r>
    </w:p>
    <w:p w:rsidR="002C649F" w:rsidRDefault="00583A65" w14:paraId="4E3759A1" w14:textId="77777777">
      <w:r>
        <w:rPr>
          <w:b/>
          <w:bCs/>
        </w:rPr>
        <w:t xml:space="preserve">8. Sposób przygotowania i termin złożenia oferty </w:t>
      </w:r>
    </w:p>
    <w:p w:rsidR="002C649F" w:rsidRDefault="00583A65" w14:paraId="4E3759A2" w14:textId="50BF5A61">
      <w:r>
        <w:t xml:space="preserve">Ofertę należy złożyć na Formularzu ofertowym (Załącznik nr 1) w terminie wskazanym w pkt. 6 Zapytania ofertowego. Oferta powinna być ważna przez co najmniej </w:t>
      </w:r>
      <w:r>
        <w:rPr>
          <w:shd w:val="clear" w:color="auto" w:fill="FFFF00"/>
        </w:rPr>
        <w:t>30</w:t>
      </w:r>
      <w:r>
        <w:t xml:space="preserve"> dni. Wymagane również: załącznik nr 2 – oświadczenie o braku powiązań, załącznik nr 3 - oświadczenie o doświadczeniu w produkcji płyt. </w:t>
      </w:r>
    </w:p>
    <w:p w:rsidR="002C649F" w:rsidRDefault="00583A65" w14:paraId="4E3759A3" w14:textId="77777777">
      <w:r>
        <w:t xml:space="preserve">Każdy z Oferentów może złożyć tylko jedną ofertę. </w:t>
      </w:r>
    </w:p>
    <w:p w:rsidR="002C649F" w:rsidRDefault="55D80089" w14:paraId="4E3759A4" w14:textId="670EEFD1">
      <w:r>
        <w:t xml:space="preserve">Oferent może przed upływem terminu składania ofert, tj. </w:t>
      </w:r>
      <w:r>
        <w:t>23</w:t>
      </w:r>
      <w:r>
        <w:t xml:space="preserve"> </w:t>
      </w:r>
      <w:ins w:author="Gość" w:date="2025-12-09T21:14:00Z" w:id="6">
        <w:r>
          <w:t>grudnia</w:t>
        </w:r>
      </w:ins>
      <w:r>
        <w:t xml:space="preserve"> 2025 r., godz. 23:59, zmienić lub wycofać swoją ofertę. </w:t>
      </w:r>
    </w:p>
    <w:p w:rsidR="002C649F" w:rsidRDefault="00583A65" w14:paraId="4E3759A5" w14:textId="77777777">
      <w:r>
        <w:t xml:space="preserve">Oferty składa się wyłącznie za pośrednictwem BK2021. O terminowym złożeniu oferty decyduje data złożenia w BK2021. Termin liczy się od dnia następującego po dniu publikacji ogłoszenia </w:t>
      </w:r>
    </w:p>
    <w:p w:rsidR="002C649F" w:rsidRDefault="00583A65" w14:paraId="4E3759A6" w14:textId="77777777">
      <w:r>
        <w:t xml:space="preserve">Oferenci z innych państw muszą składać dokumenty w języku polskim. </w:t>
      </w:r>
    </w:p>
    <w:p w:rsidR="002C649F" w:rsidRDefault="00583A65" w14:paraId="4E3759A7" w14:textId="77777777">
      <w:r>
        <w:t xml:space="preserve">Oferent ponosi wszystkie koszty związane z przygotowaniem i złożeniem oferty. </w:t>
      </w:r>
    </w:p>
    <w:p w:rsidR="002C649F" w:rsidRDefault="00583A65" w14:paraId="4E3759A9" w14:textId="71192AF5">
      <w:r>
        <w:rPr>
          <w:b/>
          <w:bCs/>
        </w:rPr>
        <w:t xml:space="preserve">9. Procedura wyboru </w:t>
      </w:r>
    </w:p>
    <w:p w:rsidR="002C649F" w:rsidRDefault="00583A65" w14:paraId="4E3759AA" w14:textId="77777777">
      <w:r>
        <w:t xml:space="preserve">Zamawiający wybiera ofertę z najwyższą liczbą punktów spełniającą wymagania. Sporządza protokół z wyboru oferty który udostępnia na wniosek wykonawcy. Dokumentacja będzie przechowywana min. 5 lat od zakończenia projektu. Po zakończeniu oceny ofert Zamawiający </w:t>
      </w:r>
      <w:r>
        <w:rPr>
          <w:b/>
          <w:bCs/>
        </w:rPr>
        <w:t xml:space="preserve">opublikuje informację o wyniku postępowania w BK2021 </w:t>
      </w:r>
      <w:r>
        <w:t xml:space="preserve">(w sposób tożsamy z upublicznieniem zapytania), zawierającą nazwę/siedzibę wybranego wykonawcy oraz cenę najkorzystniejszej oferty. </w:t>
      </w:r>
    </w:p>
    <w:p w:rsidR="002C649F" w:rsidRDefault="00583A65" w14:paraId="4E3759AB" w14:textId="77777777">
      <w:r>
        <w:rPr>
          <w:b/>
          <w:bCs/>
        </w:rPr>
        <w:t xml:space="preserve">10. Protokół dostawy </w:t>
      </w:r>
    </w:p>
    <w:p w:rsidR="002C649F" w:rsidRDefault="00583A65" w14:paraId="4E3759AC" w14:textId="77777777">
      <w:r>
        <w:t>1. Warunek zapłaty za usługę</w:t>
      </w:r>
    </w:p>
    <w:p w:rsidR="002C649F" w:rsidRDefault="00583A65" w14:paraId="4E3759AD" w14:textId="77777777">
      <w:r>
        <w:t xml:space="preserve">2. Zakres Protokołu. Protokół zawiera co najmniej: </w:t>
      </w:r>
    </w:p>
    <w:p w:rsidR="002C649F" w:rsidRDefault="00583A65" w14:paraId="4E3759AE" w14:textId="77777777">
      <w:r>
        <w:t xml:space="preserve">a) datę i miejsce dostawy; </w:t>
      </w:r>
    </w:p>
    <w:p w:rsidR="002C649F" w:rsidRDefault="00583A65" w14:paraId="4E3759AF" w14:textId="4FF5C38A">
      <w:r>
        <w:t xml:space="preserve">b) wykaz </w:t>
      </w:r>
      <w:r w:rsidR="00C44402">
        <w:t>powierzchni</w:t>
      </w:r>
      <w:r>
        <w:t xml:space="preserve"> płyt </w:t>
      </w:r>
    </w:p>
    <w:p w:rsidR="002C649F" w:rsidRDefault="00583A65" w14:paraId="4E3759B0" w14:textId="77777777">
      <w:r>
        <w:t>c) potwierdzenie kompletności dostawy, rozładunku;</w:t>
      </w:r>
    </w:p>
    <w:p w:rsidR="002C649F" w:rsidRDefault="00583A65" w14:paraId="4E3759B1" w14:textId="77777777">
      <w:r>
        <w:t>d) wyszczególnienie ew. drobnych usterek nieuniemożliwiających eksploatacji z terminami ich</w:t>
      </w:r>
    </w:p>
    <w:p w:rsidR="002C649F" w:rsidRDefault="00583A65" w14:paraId="4E3759B2" w14:textId="77777777">
      <w:r>
        <w:t>usunięcia.</w:t>
      </w:r>
    </w:p>
    <w:p w:rsidR="002C649F" w:rsidRDefault="00583A65" w14:paraId="4E3759B3" w14:textId="77777777">
      <w:r>
        <w:t xml:space="preserve">3. Braki lub wady uniemożliwiające eksploatację. </w:t>
      </w:r>
    </w:p>
    <w:p w:rsidR="002C649F" w:rsidRDefault="00583A65" w14:paraId="4E3759B4" w14:textId="77777777">
      <w:r>
        <w:t>W razie stwierdzenia wad, które uniemożliwiają montaż i wykorzystanie płyt, Strony sporządzają protokół z zastrzeżeniami. Okres zapłaty obowiązuje od dnia podpisania Protokołu dostawy bez zastrzeżeń, potwierdzającego usunięcie wad.</w:t>
      </w:r>
    </w:p>
    <w:p w:rsidR="002C649F" w:rsidRDefault="00583A65" w14:paraId="4E3759B5" w14:textId="77777777">
      <w:r>
        <w:t xml:space="preserve">4. Rozliczeniowo-księgowe wymogi kwalifikowalności. </w:t>
      </w:r>
    </w:p>
    <w:p w:rsidR="002C649F" w:rsidRDefault="0083696C" w14:paraId="4E3759B6" w14:textId="07A9DB97">
      <w:r>
        <w:t>F</w:t>
      </w:r>
      <w:r w:rsidR="00583A65">
        <w:t>ormę rozliczenia stanowi fakt</w:t>
      </w:r>
      <w:r>
        <w:t>u</w:t>
      </w:r>
      <w:r w:rsidR="00583A65">
        <w:t>ra dostarczona przez Oferenta.</w:t>
      </w:r>
    </w:p>
    <w:p w:rsidR="002C649F" w:rsidRDefault="00583A65" w14:paraId="4E3759B7" w14:textId="77777777">
      <w:r>
        <w:rPr>
          <w:b/>
          <w:bCs/>
        </w:rPr>
        <w:t xml:space="preserve">11. Zmiany umowy </w:t>
      </w:r>
    </w:p>
    <w:p w:rsidR="002C649F" w:rsidRDefault="00583A65" w14:paraId="4E3759B8" w14:textId="77777777">
      <w:r>
        <w:t xml:space="preserve">Wszelkie zmiany i uzupełnienia Umowy wymagają formy pisemnej pod rygorem nieważności. Przy czym zmiany Umowy niewymagające aneksów umowy obejmują: zmiany adresów Stron, osób odpowiedzialnych za realizację przedmiotu Umowy ze strony Wykonawcy i Zamawiającego. </w:t>
      </w:r>
    </w:p>
    <w:p w:rsidR="002C649F" w:rsidRDefault="00583A65" w14:paraId="4E3759B9" w14:textId="77777777">
      <w:r>
        <w:t xml:space="preserve">Zamawiający, dopuszcza możliwość dokonania istotnej zmiany postanowień zawartej umowy o Zamówienie (Przy czym dopuszczalne są tylko takie zmiany umowy, które nie zmieniałyby postanowień najkorzystniejszej oferty złożonej w postępowaniu przez wykonawcę, z którym następnie została zawarta przedmiotowa umowa), gdy: </w:t>
      </w:r>
    </w:p>
    <w:p w:rsidR="002C649F" w:rsidRDefault="00583A65" w14:paraId="4E3759BA" w14:textId="77777777">
      <w:r>
        <w:t xml:space="preserve">- niezbędna będzie zmiana sposobu i/lub terminu wykonania zobowiązania, o ile zmiana taka jest konieczna w celu prawidłowego wykonania przedmiotu Umowy, a konieczność tej zmiany spowodowana jest okolicznościami, których Strony, działając z należytą starannością, nie mogły przewidzieć (np. klęski żywiołowe, pandemie, katastrofy, awarie), </w:t>
      </w:r>
    </w:p>
    <w:p w:rsidR="002C649F" w:rsidRDefault="00583A65" w14:paraId="4E3759BB" w14:textId="77777777">
      <w:r>
        <w:t xml:space="preserve">- nastąpi zmiana powszechnie obowiązujących przepisów prawa krajowego i unijnego, w Wytycznych </w:t>
      </w:r>
    </w:p>
    <w:p w:rsidR="002C649F" w:rsidRDefault="00583A65" w14:paraId="4E3759BC" w14:textId="77777777">
      <w:r>
        <w:t xml:space="preserve">- niezbędna będzie zmiana wykonawcy z przyczyn sukcesji; </w:t>
      </w:r>
    </w:p>
    <w:p w:rsidR="002C649F" w:rsidRDefault="00583A65" w14:paraId="4E3759BD" w14:textId="77777777">
      <w:r>
        <w:t xml:space="preserve">- niezbędna będzie zmiana wysokości wynagrodzenia spowodowana zmianą stawki podatku VAT lub zmianą innych obowiązkowych obciążeń publicznoprawnych niezależnych od Wykonawcy i Zamawiającego </w:t>
      </w:r>
    </w:p>
    <w:p w:rsidR="002C649F" w:rsidRDefault="00583A65" w14:paraId="4E3759BE" w14:textId="77777777">
      <w:r>
        <w:t xml:space="preserve">- niezbędne będzie wydłużenie lub skrócenie okresu realizacji umowy spowodowane: (1) niedotrzymaniem pierwotnego terminu realizacji umowy przez Wykonawcę w wyniku napotkania przez niego okoliczności niemożliwych wcześniej do przewidzenia i niezależnych </w:t>
      </w:r>
      <w:r>
        <w:t xml:space="preserve">od niego (np. siła wyższa, klęska żywiołowa, niepokoje społeczne, działania militarne); (2) w przypadku otrzymania decyzji jednostki finansującej projekt zawierającej zmiany zakresu zadań, terminów realizacji czy też ustalającej dodatkowe postanowienia, do których Zamawiający zostanie zobowiązany. </w:t>
      </w:r>
    </w:p>
    <w:p w:rsidR="002C649F" w:rsidRDefault="00583A65" w14:paraId="4E3759BF" w14:textId="77777777">
      <w:r>
        <w:rPr>
          <w:b/>
          <w:bCs/>
        </w:rPr>
        <w:t xml:space="preserve">12. Kary umowne </w:t>
      </w:r>
    </w:p>
    <w:p w:rsidRPr="00723428" w:rsidR="002C649F" w:rsidRDefault="00583A65" w14:paraId="4E3759C0" w14:textId="70402489">
      <w:r w:rsidRPr="000368D2">
        <w:t xml:space="preserve">1. W przypadku opóźnienia w dostawie Dostawca zapłaci karę umowną w </w:t>
      </w:r>
      <w:r w:rsidRPr="00723428">
        <w:t xml:space="preserve">wysokości </w:t>
      </w:r>
      <w:r w:rsidRPr="00723428">
        <w:rPr>
          <w:shd w:val="clear" w:color="auto" w:fill="FFFF00"/>
        </w:rPr>
        <w:t>5%</w:t>
      </w:r>
      <w:r w:rsidRPr="00723428" w:rsidR="009F57BF">
        <w:rPr>
          <w:shd w:val="clear" w:color="auto" w:fill="FFFF00"/>
        </w:rPr>
        <w:t xml:space="preserve"> </w:t>
      </w:r>
      <w:r w:rsidRPr="00723428">
        <w:t xml:space="preserve">wartości brutto umowy za każdy dzień opóźnienia. </w:t>
      </w:r>
    </w:p>
    <w:p w:rsidRPr="00723428" w:rsidR="000368D2" w:rsidRDefault="000368D2" w14:paraId="2AAAC6B3" w14:textId="15DB9754">
      <w:r w:rsidRPr="00723428">
        <w:t>2. Niezgodności jakościowe stwierdzone przy odbiorze montażu podlegają usunięciu w terminie 3 dni roboczych; po bezskutecznym upływie terminu Zamawiający jest uprawniony do naliczenia kary 0,5% wynagrodzenia brutto za każdy dzień opóźnienia w usunięciu niezgodności, łącznie nie więcej niż 10% wynagrodzenia brutto.</w:t>
      </w:r>
    </w:p>
    <w:p w:rsidRPr="00723428" w:rsidR="002C649F" w:rsidRDefault="00583A65" w14:paraId="4E3759C1" w14:textId="1C0F1780">
      <w:r w:rsidRPr="00723428">
        <w:t>2. Łączna wysokość kar umownych nie może przekroczyć</w:t>
      </w:r>
      <w:r w:rsidRPr="00723428" w:rsidR="000368D2">
        <w:t xml:space="preserve"> </w:t>
      </w:r>
      <w:r w:rsidRPr="00723428">
        <w:rPr>
          <w:shd w:val="clear" w:color="auto" w:fill="FFFF00"/>
        </w:rPr>
        <w:t>40 %</w:t>
      </w:r>
      <w:r w:rsidRPr="00723428">
        <w:t xml:space="preserve"> wartości brutto umowy. </w:t>
      </w:r>
    </w:p>
    <w:p w:rsidR="002C649F" w:rsidRDefault="00583A65" w14:paraId="4E3759C2" w14:textId="77777777">
      <w:r w:rsidRPr="00723428">
        <w:t>3. Ww. kary umowne są płatne na wezwanie w terminie 14 dni, a ich niezastosowanie nie</w:t>
      </w:r>
      <w:r>
        <w:t xml:space="preserve"> wyłącza prawa dochodzenia odszkodowania przewyższającego ich wysokość. </w:t>
      </w:r>
    </w:p>
    <w:p w:rsidR="002C649F" w:rsidRDefault="00583A65" w14:paraId="4E3759C3" w14:textId="77777777">
      <w:r>
        <w:rPr>
          <w:b/>
          <w:bCs/>
        </w:rPr>
        <w:t xml:space="preserve">13. Informacje dodatkowe </w:t>
      </w:r>
    </w:p>
    <w:p w:rsidR="002C649F" w:rsidRDefault="00583A65" w14:paraId="4E3759C4" w14:textId="77777777">
      <w:r>
        <w:t xml:space="preserve">Zamawiający po upublicznieniu niniejszego zapytania ofertowego, a przed dokonaniem wyboru oferty jako najkorzystniejszej jest uprawniony do unieważnienia niniejszego postępowania bez wskazania przyczyn. W razie unieważnienia niniejszego postępowania Zamawiający nie będzie zobowiązany do akceptacji żadnej z ofert złożonych przez Wykonawców ani zawarcia umowy z Wykonawcą. </w:t>
      </w:r>
    </w:p>
    <w:p w:rsidR="002C649F" w:rsidRDefault="00583A65" w14:paraId="4E3759C5" w14:textId="77777777">
      <w:r>
        <w:rPr>
          <w:b/>
          <w:bCs/>
        </w:rPr>
        <w:t xml:space="preserve">14. Klauzula informacyjna RODO </w:t>
      </w:r>
    </w:p>
    <w:p w:rsidR="002C649F" w:rsidRDefault="00583A65" w14:paraId="4E3759C6" w14:textId="77777777">
      <w:r>
        <w:t xml:space="preserve">Administratorem danych osobowych jest </w:t>
      </w:r>
      <w:proofErr w:type="spellStart"/>
      <w:r>
        <w:t>Topcan</w:t>
      </w:r>
      <w:proofErr w:type="spellEnd"/>
      <w:r>
        <w:t xml:space="preserve"> Sp. z o.o. Dane przetwarzane są w celu przeprowadzenia postępowania ofertowego. Podstawą przetwarzania jest art. 6 ust. 1 lit. c RODO. Dane mogą być udostępniane instytucjom kontrolnym w ramach realizacji projektu. Przysługuje prawo dostępu do danych, ich sprostowania, ograniczenia przetwarzania, wniesienia skargi do Prezesa UODO. </w:t>
      </w:r>
    </w:p>
    <w:p w:rsidR="002C649F" w:rsidRDefault="00583A65" w14:paraId="4E3759C7" w14:textId="77777777">
      <w:r>
        <w:rPr>
          <w:b/>
          <w:bCs/>
        </w:rPr>
        <w:t xml:space="preserve">15. Załączniki </w:t>
      </w:r>
    </w:p>
    <w:p w:rsidR="002C649F" w:rsidRDefault="00583A65" w14:paraId="4E3759C8" w14:textId="77777777">
      <w:r>
        <w:t xml:space="preserve">Zał. nr 1 – Formularz ofertowy </w:t>
      </w:r>
    </w:p>
    <w:p w:rsidR="002C649F" w:rsidRDefault="00583A65" w14:paraId="4E3759C9" w14:textId="77777777">
      <w:r>
        <w:t xml:space="preserve">Zał. nr 2 – Oświadczenie o braku powiązań osobowych/kapitałowych </w:t>
      </w:r>
    </w:p>
    <w:p w:rsidR="002C649F" w:rsidRDefault="573D5D3C" w14:paraId="4E3759CA" w14:textId="31FCA08D">
      <w:r>
        <w:t xml:space="preserve">Zał. nr </w:t>
      </w:r>
      <w:r w:rsidR="00B02D60">
        <w:t>4</w:t>
      </w:r>
      <w:r>
        <w:t xml:space="preserve"> - </w:t>
      </w:r>
      <w:r w:rsidR="007A048E">
        <w:t xml:space="preserve">Oświadczenie o doświadczeniu w dostawie i nadzorze nad montażem płyt </w:t>
      </w:r>
      <w:r w:rsidRPr="007D66C0" w:rsidR="007A048E">
        <w:t>warstwowych z rdzeniem PIR o podwyższonej grubości 160 mm</w:t>
      </w:r>
    </w:p>
    <w:p w:rsidR="009F2C7C" w:rsidRDefault="009F2C7C" w14:paraId="0F22A1AF" w14:textId="3EA17A76">
      <w:r w:rsidRPr="000E23BA">
        <w:t>Zał. nr 5 Opis wymagań technicznych płyt</w:t>
      </w:r>
    </w:p>
    <w:sectPr w:rsidR="009F2C7C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5D63" w:rsidRDefault="005B5D63" w14:paraId="1092423C" w14:textId="77777777">
      <w:pPr>
        <w:spacing w:after="0" w:line="240" w:lineRule="auto"/>
      </w:pPr>
      <w:r>
        <w:separator/>
      </w:r>
    </w:p>
  </w:endnote>
  <w:endnote w:type="continuationSeparator" w:id="0">
    <w:p w:rsidR="005B5D63" w:rsidRDefault="005B5D63" w14:paraId="67B9F7F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3A65" w:rsidRDefault="00583A65" w14:paraId="4E37597F" w14:textId="77777777">
    <w:pPr>
      <w:pStyle w:val="Stopka"/>
      <w:jc w:val="center"/>
      <w:rPr>
        <w:color w:val="00DEB4"/>
        <w:sz w:val="18"/>
        <w:szCs w:val="18"/>
      </w:rPr>
    </w:pPr>
  </w:p>
  <w:p w:rsidR="00583A65" w:rsidRDefault="00583A65" w14:paraId="4E375980" w14:textId="77777777">
    <w:pPr>
      <w:pStyle w:val="Stopka"/>
      <w:jc w:val="center"/>
      <w:rPr>
        <w:b/>
        <w:bCs/>
        <w:color w:val="007BB8"/>
        <w:sz w:val="18"/>
        <w:szCs w:val="18"/>
      </w:rPr>
    </w:pPr>
    <w:bookmarkStart w:name="_Hlk212474706" w:id="7"/>
    <w:bookmarkStart w:name="_Hlk212474707" w:id="8"/>
    <w:r>
      <w:rPr>
        <w:b/>
        <w:bCs/>
        <w:color w:val="007BB8"/>
        <w:sz w:val="18"/>
        <w:szCs w:val="18"/>
      </w:rPr>
      <w:t xml:space="preserve">Adres siedziby: </w:t>
    </w:r>
    <w:proofErr w:type="spellStart"/>
    <w:r>
      <w:rPr>
        <w:b/>
        <w:bCs/>
        <w:color w:val="007BB8"/>
        <w:sz w:val="18"/>
        <w:szCs w:val="18"/>
      </w:rPr>
      <w:t>Topcan</w:t>
    </w:r>
    <w:proofErr w:type="spellEnd"/>
    <w:r>
      <w:rPr>
        <w:b/>
        <w:bCs/>
        <w:color w:val="007BB8"/>
        <w:sz w:val="18"/>
        <w:szCs w:val="18"/>
      </w:rPr>
      <w:t xml:space="preserve"> Sp. z o.o., ul. Geodetów 180, 05-500 Piaseczno, tel.: + 48 530 813 521, </w:t>
    </w:r>
  </w:p>
  <w:p w:rsidR="00583A65" w:rsidRDefault="00583A65" w14:paraId="4E375981" w14:textId="77777777">
    <w:pPr>
      <w:pStyle w:val="Stopka"/>
      <w:jc w:val="center"/>
    </w:pPr>
    <w:r>
      <w:rPr>
        <w:b/>
        <w:bCs/>
        <w:color w:val="007BB8"/>
        <w:sz w:val="18"/>
        <w:szCs w:val="18"/>
      </w:rPr>
      <w:t xml:space="preserve">mail: </w:t>
    </w:r>
    <w:r>
      <w:rPr>
        <w:b/>
        <w:bCs/>
        <w:color w:val="4472C4"/>
        <w:sz w:val="18"/>
        <w:szCs w:val="18"/>
      </w:rPr>
      <w:t xml:space="preserve">biuro@topcan.pl, </w:t>
    </w:r>
    <w:hyperlink w:history="1" r:id="rId1">
      <w:r>
        <w:rPr>
          <w:rStyle w:val="Hipercze"/>
          <w:b/>
          <w:bCs/>
          <w:color w:val="4472C4"/>
          <w:sz w:val="18"/>
          <w:szCs w:val="18"/>
        </w:rPr>
        <w:t>www.topcan.pl</w:t>
      </w:r>
    </w:hyperlink>
    <w:r>
      <w:rPr>
        <w:b/>
        <w:bCs/>
        <w:color w:val="4472C4"/>
        <w:sz w:val="18"/>
        <w:szCs w:val="18"/>
      </w:rPr>
      <w:t xml:space="preserve"> </w:t>
    </w:r>
  </w:p>
  <w:p w:rsidR="00583A65" w:rsidRDefault="00583A65" w14:paraId="4E375982" w14:textId="77777777">
    <w:pPr>
      <w:pStyle w:val="Stopka"/>
      <w:jc w:val="center"/>
      <w:rPr>
        <w:color w:val="007BB8"/>
        <w:sz w:val="18"/>
        <w:szCs w:val="18"/>
      </w:rPr>
    </w:pPr>
    <w:proofErr w:type="spellStart"/>
    <w:r>
      <w:rPr>
        <w:color w:val="007BB8"/>
        <w:sz w:val="18"/>
        <w:szCs w:val="18"/>
      </w:rPr>
      <w:t>Topcan</w:t>
    </w:r>
    <w:proofErr w:type="spellEnd"/>
    <w:r>
      <w:rPr>
        <w:color w:val="007BB8"/>
        <w:sz w:val="18"/>
        <w:szCs w:val="18"/>
      </w:rPr>
      <w:t xml:space="preserve"> Sp. z o.o. Śniadeckich 20/1, 00-656 Warszawa, NIP 701-107-11-25, REGON 521062756, KRS: 0000948619, Sąd Rejonowy dla m. st. Warszawy w Warszawie, XII Wydział Gospodarczy Krajowego Rejestru Sądowego Wysokość kapitału zakładowego 5 000,00 zł.</w:t>
    </w:r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5D63" w:rsidRDefault="005B5D63" w14:paraId="5B35F37C" w14:textId="777777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B5D63" w:rsidRDefault="005B5D63" w14:paraId="5DDEC09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583A65" w:rsidRDefault="00583A65" w14:paraId="4E37597D" w14:textId="77777777">
    <w:pPr>
      <w:pStyle w:val="Nagwek"/>
    </w:pPr>
    <w:r>
      <w:rPr>
        <w:noProof/>
      </w:rPr>
      <w:drawing>
        <wp:inline distT="0" distB="0" distL="0" distR="0" wp14:anchorId="4E375975" wp14:editId="4E375976">
          <wp:extent cx="5760720" cy="515621"/>
          <wp:effectExtent l="0" t="0" r="0" b="0"/>
          <wp:docPr id="96037653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156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4">
    <w:nsid w:val="5bf702e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0E40DE7"/>
    <w:multiLevelType w:val="multilevel"/>
    <w:tmpl w:val="2CAE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42E166BC"/>
    <w:multiLevelType w:val="multilevel"/>
    <w:tmpl w:val="089C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71384D0F"/>
    <w:multiLevelType w:val="multilevel"/>
    <w:tmpl w:val="06C4D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72BE2FA2"/>
    <w:multiLevelType w:val="multilevel"/>
    <w:tmpl w:val="13981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5">
    <w:abstractNumId w:val="4"/>
  </w:num>
  <w:num w:numId="1" w16cid:durableId="193617626">
    <w:abstractNumId w:val="2"/>
  </w:num>
  <w:num w:numId="2" w16cid:durableId="1865555330">
    <w:abstractNumId w:val="0"/>
  </w:num>
  <w:num w:numId="3" w16cid:durableId="1237790068">
    <w:abstractNumId w:val="1"/>
  </w:num>
  <w:num w:numId="4" w16cid:durableId="176445089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ość">
    <w15:presenceInfo w15:providerId="AD" w15:userId="S::urn:spo:tenantanon#d4ce409c-06f5-419c-b42c-bffc8d4efe3a::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49F"/>
    <w:rsid w:val="000368D2"/>
    <w:rsid w:val="0008748E"/>
    <w:rsid w:val="00114812"/>
    <w:rsid w:val="0012772E"/>
    <w:rsid w:val="001B52C6"/>
    <w:rsid w:val="00281C32"/>
    <w:rsid w:val="002C649F"/>
    <w:rsid w:val="002F39E4"/>
    <w:rsid w:val="00336201"/>
    <w:rsid w:val="00392BD7"/>
    <w:rsid w:val="00480F9A"/>
    <w:rsid w:val="004919F2"/>
    <w:rsid w:val="00505F09"/>
    <w:rsid w:val="005129F8"/>
    <w:rsid w:val="00583A65"/>
    <w:rsid w:val="005B5D63"/>
    <w:rsid w:val="0063213C"/>
    <w:rsid w:val="006E1FE5"/>
    <w:rsid w:val="006F6EDC"/>
    <w:rsid w:val="00723428"/>
    <w:rsid w:val="00751DF1"/>
    <w:rsid w:val="007537BF"/>
    <w:rsid w:val="00757B67"/>
    <w:rsid w:val="00775E76"/>
    <w:rsid w:val="007A048E"/>
    <w:rsid w:val="007C0FD1"/>
    <w:rsid w:val="007C6DBC"/>
    <w:rsid w:val="0083696C"/>
    <w:rsid w:val="008858DF"/>
    <w:rsid w:val="008966B3"/>
    <w:rsid w:val="008974F1"/>
    <w:rsid w:val="008B5ED6"/>
    <w:rsid w:val="009353E6"/>
    <w:rsid w:val="00957347"/>
    <w:rsid w:val="009D57B3"/>
    <w:rsid w:val="009F2C7C"/>
    <w:rsid w:val="009F57BF"/>
    <w:rsid w:val="00A72B12"/>
    <w:rsid w:val="00B02D60"/>
    <w:rsid w:val="00B364E3"/>
    <w:rsid w:val="00C230A2"/>
    <w:rsid w:val="00C31696"/>
    <w:rsid w:val="00C44402"/>
    <w:rsid w:val="00CB6B1B"/>
    <w:rsid w:val="00D2290F"/>
    <w:rsid w:val="00DC4953"/>
    <w:rsid w:val="00E17805"/>
    <w:rsid w:val="00EE35AC"/>
    <w:rsid w:val="00F4386D"/>
    <w:rsid w:val="00F74D87"/>
    <w:rsid w:val="07F736CF"/>
    <w:rsid w:val="08B739DE"/>
    <w:rsid w:val="0E12B926"/>
    <w:rsid w:val="109DB424"/>
    <w:rsid w:val="179F6334"/>
    <w:rsid w:val="1BF72B00"/>
    <w:rsid w:val="1E53A95B"/>
    <w:rsid w:val="236F0FCA"/>
    <w:rsid w:val="25DEFD24"/>
    <w:rsid w:val="365A364A"/>
    <w:rsid w:val="39D3BA2E"/>
    <w:rsid w:val="4779596F"/>
    <w:rsid w:val="4C3B9061"/>
    <w:rsid w:val="55D80089"/>
    <w:rsid w:val="56BB6355"/>
    <w:rsid w:val="573D5D3C"/>
    <w:rsid w:val="5AC5FAAE"/>
    <w:rsid w:val="5F456D58"/>
    <w:rsid w:val="620FAD1E"/>
    <w:rsid w:val="67A111B4"/>
    <w:rsid w:val="6E49D26D"/>
    <w:rsid w:val="72416C91"/>
    <w:rsid w:val="7E62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5975"/>
  <w15:docId w15:val="{7DA57C53-046D-4B89-8A19-F9AE99F23D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hAnsi="Calibri Light" w:eastAsia="Times New Roman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hAnsi="Calibri Light" w:eastAsia="Times New Roman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rPr>
      <w:rFonts w:ascii="Calibri Light" w:hAnsi="Calibri Light" w:eastAsia="Times New Roman" w:cs="Times New Roman"/>
      <w:color w:val="2F5496"/>
      <w:sz w:val="40"/>
      <w:szCs w:val="40"/>
    </w:rPr>
  </w:style>
  <w:style w:type="character" w:styleId="Nagwek2Znak" w:customStyle="1">
    <w:name w:val="Nagłówek 2 Znak"/>
    <w:basedOn w:val="Domylnaczcionkaakapitu"/>
    <w:rPr>
      <w:rFonts w:ascii="Calibri Light" w:hAnsi="Calibri Light" w:eastAsia="Times New Roman" w:cs="Times New Roman"/>
      <w:color w:val="2F5496"/>
      <w:sz w:val="32"/>
      <w:szCs w:val="32"/>
    </w:rPr>
  </w:style>
  <w:style w:type="character" w:styleId="Nagwek3Znak" w:customStyle="1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styleId="Nagwek4Znak" w:customStyle="1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styleId="Nagwek5Znak" w:customStyle="1">
    <w:name w:val="Nagłówek 5 Znak"/>
    <w:basedOn w:val="Domylnaczcionkaakapitu"/>
    <w:rPr>
      <w:rFonts w:eastAsia="Times New Roman" w:cs="Times New Roman"/>
      <w:color w:val="2F5496"/>
    </w:rPr>
  </w:style>
  <w:style w:type="character" w:styleId="Nagwek6Znak" w:customStyle="1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styleId="Nagwek7Znak" w:customStyle="1">
    <w:name w:val="Nagłówek 7 Znak"/>
    <w:basedOn w:val="Domylnaczcionkaakapitu"/>
    <w:rPr>
      <w:rFonts w:eastAsia="Times New Roman" w:cs="Times New Roman"/>
      <w:color w:val="595959"/>
    </w:rPr>
  </w:style>
  <w:style w:type="character" w:styleId="Nagwek8Znak" w:customStyle="1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styleId="Nagwek9Znak" w:customStyle="1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</w:pPr>
    <w:rPr>
      <w:rFonts w:ascii="Calibri Light" w:hAnsi="Calibri Light" w:eastAsia="Times New Roman"/>
      <w:spacing w:val="-10"/>
      <w:sz w:val="56"/>
      <w:szCs w:val="56"/>
    </w:rPr>
  </w:style>
  <w:style w:type="character" w:styleId="TytuZnak" w:customStyle="1">
    <w:name w:val="Tytuł Znak"/>
    <w:basedOn w:val="Domylnaczcionkaakapitu"/>
    <w:rPr>
      <w:rFonts w:ascii="Calibri Light" w:hAnsi="Calibri Light" w:eastAsia="Times New Roman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styleId="PodtytuZnak" w:customStyle="1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styleId="CytatZnak" w:customStyle="1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color="2F5496" w:sz="4" w:space="10"/>
        <w:bottom w:val="single" w:color="2F5496" w:sz="4" w:space="10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styleId="CytatintensywnyZnak" w:customStyle="1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styleId="TematkomentarzaZnak" w:customStyle="1">
    <w:name w:val="Temat komentarza Znak"/>
    <w:basedOn w:val="TekstkomentarzaZnak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Poprawka">
    <w:name w:val="Revision"/>
    <w:hidden/>
    <w:uiPriority w:val="99"/>
    <w:semiHidden/>
    <w:rsid w:val="00480F9A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microsoft.com/office/2011/relationships/people" Target="people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pc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BRONIAREK</dc:creator>
  <dc:description/>
  <lastModifiedBy>Gość</lastModifiedBy>
  <revision>48</revision>
  <dcterms:created xsi:type="dcterms:W3CDTF">2025-10-27T15:52:00.0000000Z</dcterms:created>
  <dcterms:modified xsi:type="dcterms:W3CDTF">2025-12-16T22:21:42.9457906Z</dcterms:modified>
</coreProperties>
</file>